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F0" w:rsidRDefault="00EE6BF0">
      <w:pPr>
        <w:rPr>
          <w:rFonts w:ascii="Arial" w:hAnsi="Arial" w:cs="Arial"/>
        </w:rPr>
      </w:pPr>
    </w:p>
    <w:p w:rsidR="0003345A" w:rsidRPr="00B258D5" w:rsidRDefault="0003345A" w:rsidP="0003345A">
      <w:pPr>
        <w:jc w:val="center"/>
        <w:rPr>
          <w:rFonts w:ascii="Arial" w:hAnsi="Arial" w:cs="Arial"/>
          <w:b/>
          <w:lang w:val="en-US"/>
        </w:rPr>
      </w:pPr>
      <w:r w:rsidRPr="00B258D5">
        <w:rPr>
          <w:rFonts w:ascii="Arial" w:hAnsi="Arial" w:cs="Arial"/>
          <w:b/>
          <w:lang w:val="en-US"/>
        </w:rPr>
        <w:t>DRAFT</w:t>
      </w:r>
    </w:p>
    <w:p w:rsidR="0003345A" w:rsidRPr="00B258D5" w:rsidRDefault="0003345A" w:rsidP="0003345A">
      <w:pPr>
        <w:jc w:val="center"/>
        <w:rPr>
          <w:rFonts w:ascii="Arial" w:hAnsi="Arial" w:cs="Arial"/>
          <w:b/>
          <w:lang w:val="en-US"/>
        </w:rPr>
      </w:pPr>
      <w:r w:rsidRPr="00B258D5">
        <w:rPr>
          <w:rFonts w:ascii="Arial" w:hAnsi="Arial" w:cs="Arial"/>
          <w:b/>
          <w:lang w:val="en-US"/>
        </w:rPr>
        <w:t>Disclaimer for IALA Documentation stating that the English Version is the Authentic Version</w:t>
      </w:r>
    </w:p>
    <w:p w:rsidR="0003345A" w:rsidRPr="00B258D5" w:rsidRDefault="0003345A" w:rsidP="0003345A">
      <w:pPr>
        <w:jc w:val="center"/>
        <w:rPr>
          <w:rFonts w:ascii="Arial" w:hAnsi="Arial" w:cs="Arial"/>
          <w:lang w:val="en-US"/>
        </w:rPr>
      </w:pPr>
    </w:p>
    <w:p w:rsidR="0003345A" w:rsidRPr="00B258D5" w:rsidRDefault="0003345A" w:rsidP="0003345A">
      <w:pPr>
        <w:jc w:val="center"/>
        <w:rPr>
          <w:rFonts w:ascii="Arial" w:hAnsi="Arial" w:cs="Arial"/>
          <w:lang w:val="en-US"/>
        </w:rPr>
      </w:pPr>
    </w:p>
    <w:p w:rsidR="0003345A" w:rsidRPr="00B258D5" w:rsidRDefault="0003345A" w:rsidP="0003345A">
      <w:pPr>
        <w:jc w:val="both"/>
        <w:rPr>
          <w:rFonts w:ascii="Arial" w:hAnsi="Arial" w:cs="Arial"/>
          <w:lang w:val="en-US"/>
        </w:rPr>
      </w:pPr>
      <w:r w:rsidRPr="00B258D5">
        <w:rPr>
          <w:rFonts w:ascii="Arial" w:hAnsi="Arial" w:cs="Arial"/>
          <w:lang w:val="en-US"/>
        </w:rPr>
        <w:t xml:space="preserve">The </w:t>
      </w:r>
      <w:r w:rsidR="000903AB" w:rsidRPr="00B258D5">
        <w:rPr>
          <w:rFonts w:ascii="Arial" w:hAnsi="Arial" w:cs="Arial"/>
          <w:lang w:val="en-US"/>
        </w:rPr>
        <w:t xml:space="preserve">authentic </w:t>
      </w:r>
      <w:r w:rsidRPr="00B258D5">
        <w:rPr>
          <w:rFonts w:ascii="Arial" w:hAnsi="Arial" w:cs="Arial"/>
          <w:lang w:val="en-US"/>
        </w:rPr>
        <w:t xml:space="preserve">version of </w:t>
      </w:r>
      <w:del w:id="0" w:author="User" w:date="2011-11-03T12:26:00Z">
        <w:r w:rsidR="00B258D5" w:rsidDel="00B258D5">
          <w:rPr>
            <w:rFonts w:ascii="Arial" w:hAnsi="Arial" w:cs="Arial"/>
            <w:lang w:val="en-US"/>
          </w:rPr>
          <w:delText xml:space="preserve">all </w:delText>
        </w:r>
      </w:del>
      <w:r w:rsidRPr="00B258D5">
        <w:rPr>
          <w:rFonts w:ascii="Arial" w:hAnsi="Arial" w:cs="Arial"/>
          <w:lang w:val="en-US"/>
        </w:rPr>
        <w:t>IALA documentation is English</w:t>
      </w:r>
      <w:ins w:id="1" w:author="User" w:date="2011-11-03T12:26:00Z">
        <w:r w:rsidR="00B258D5">
          <w:rPr>
            <w:rFonts w:ascii="Arial" w:hAnsi="Arial" w:cs="Arial"/>
            <w:lang w:val="en-US"/>
          </w:rPr>
          <w:t xml:space="preserve"> unless otherwise stated</w:t>
        </w:r>
      </w:ins>
      <w:r w:rsidRPr="00B258D5">
        <w:rPr>
          <w:rFonts w:ascii="Arial" w:hAnsi="Arial" w:cs="Arial"/>
          <w:lang w:val="en-US"/>
        </w:rPr>
        <w:t>.</w:t>
      </w:r>
    </w:p>
    <w:p w:rsidR="0003345A" w:rsidRPr="00B258D5" w:rsidRDefault="0003345A" w:rsidP="0003345A">
      <w:pPr>
        <w:jc w:val="both"/>
        <w:rPr>
          <w:rFonts w:ascii="Arial" w:hAnsi="Arial" w:cs="Arial"/>
          <w:lang w:val="en-US"/>
        </w:rPr>
      </w:pPr>
      <w:r w:rsidRPr="00B258D5">
        <w:rPr>
          <w:rFonts w:ascii="Arial" w:hAnsi="Arial" w:cs="Arial"/>
          <w:lang w:val="en-US"/>
        </w:rPr>
        <w:t xml:space="preserve">IALA accepts no responsibility or liability for any errors or omissions, death, injury, </w:t>
      </w:r>
      <w:r w:rsidR="000903AB" w:rsidRPr="00B258D5">
        <w:rPr>
          <w:rFonts w:ascii="Arial" w:hAnsi="Arial" w:cs="Arial"/>
          <w:lang w:val="en-US"/>
        </w:rPr>
        <w:t xml:space="preserve">claims, costs, </w:t>
      </w:r>
      <w:r w:rsidR="005252D1" w:rsidRPr="00B258D5">
        <w:rPr>
          <w:rFonts w:ascii="Arial" w:hAnsi="Arial" w:cs="Arial"/>
          <w:lang w:val="en-US"/>
        </w:rPr>
        <w:t xml:space="preserve">actions, </w:t>
      </w:r>
      <w:r w:rsidRPr="00B258D5">
        <w:rPr>
          <w:rFonts w:ascii="Arial" w:hAnsi="Arial" w:cs="Arial"/>
          <w:lang w:val="en-US"/>
        </w:rPr>
        <w:t xml:space="preserve">loss or damage </w:t>
      </w:r>
      <w:r w:rsidR="000903AB" w:rsidRPr="00B258D5">
        <w:rPr>
          <w:rFonts w:ascii="Arial" w:hAnsi="Arial" w:cs="Arial"/>
          <w:lang w:val="en-US"/>
        </w:rPr>
        <w:t xml:space="preserve">of whatsoever nature which may arise directly or indirectly out of, or in connection </w:t>
      </w:r>
      <w:r w:rsidRPr="00B258D5">
        <w:rPr>
          <w:rFonts w:ascii="Arial" w:hAnsi="Arial" w:cs="Arial"/>
          <w:lang w:val="en-US"/>
        </w:rPr>
        <w:t>with</w:t>
      </w:r>
      <w:r w:rsidR="007375FE" w:rsidRPr="00B258D5">
        <w:rPr>
          <w:rFonts w:ascii="Arial" w:hAnsi="Arial" w:cs="Arial"/>
          <w:lang w:val="en-US"/>
        </w:rPr>
        <w:t>,</w:t>
      </w:r>
      <w:r w:rsidRPr="00B258D5">
        <w:rPr>
          <w:rFonts w:ascii="Arial" w:hAnsi="Arial" w:cs="Arial"/>
          <w:lang w:val="en-US"/>
        </w:rPr>
        <w:t xml:space="preserve"> the </w:t>
      </w:r>
      <w:r w:rsidR="007375FE" w:rsidRPr="00B258D5">
        <w:rPr>
          <w:rFonts w:ascii="Arial" w:hAnsi="Arial" w:cs="Arial"/>
          <w:lang w:val="en-US"/>
        </w:rPr>
        <w:t xml:space="preserve">translation </w:t>
      </w:r>
      <w:r w:rsidRPr="00B258D5">
        <w:rPr>
          <w:rFonts w:ascii="Arial" w:hAnsi="Arial" w:cs="Arial"/>
          <w:lang w:val="en-US"/>
        </w:rPr>
        <w:t>of IALA documentation into</w:t>
      </w:r>
      <w:r w:rsidR="007375FE" w:rsidRPr="00B258D5">
        <w:rPr>
          <w:rFonts w:ascii="Arial" w:hAnsi="Arial" w:cs="Arial"/>
          <w:lang w:val="en-US"/>
        </w:rPr>
        <w:t xml:space="preserve"> </w:t>
      </w:r>
      <w:r w:rsidRPr="00B258D5">
        <w:rPr>
          <w:rFonts w:ascii="Arial" w:hAnsi="Arial" w:cs="Arial"/>
          <w:lang w:val="en-US"/>
        </w:rPr>
        <w:t>any other language.</w:t>
      </w:r>
      <w:bookmarkStart w:id="2" w:name="_GoBack"/>
      <w:bookmarkEnd w:id="2"/>
    </w:p>
    <w:p w:rsidR="000903AB" w:rsidRPr="00B258D5" w:rsidRDefault="000903AB" w:rsidP="0003345A">
      <w:pPr>
        <w:jc w:val="both"/>
        <w:rPr>
          <w:rFonts w:ascii="Arial" w:hAnsi="Arial" w:cs="Arial"/>
          <w:lang w:val="en-US"/>
        </w:rPr>
      </w:pPr>
    </w:p>
    <w:p w:rsidR="000903AB" w:rsidRPr="00B258D5" w:rsidRDefault="000903AB" w:rsidP="0003345A">
      <w:pPr>
        <w:jc w:val="both"/>
        <w:rPr>
          <w:rFonts w:ascii="Arial" w:hAnsi="Arial" w:cs="Arial"/>
          <w:lang w:val="en-US"/>
        </w:rPr>
      </w:pPr>
    </w:p>
    <w:sectPr w:rsidR="000903AB" w:rsidRPr="00B258D5" w:rsidSect="00EE6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45A" w:rsidRDefault="0003345A" w:rsidP="0003345A">
      <w:pPr>
        <w:spacing w:after="0" w:line="240" w:lineRule="auto"/>
      </w:pPr>
      <w:r>
        <w:separator/>
      </w:r>
    </w:p>
  </w:endnote>
  <w:endnote w:type="continuationSeparator" w:id="0">
    <w:p w:rsidR="0003345A" w:rsidRDefault="0003345A" w:rsidP="0003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03345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03345A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03345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45A" w:rsidRDefault="0003345A" w:rsidP="0003345A">
      <w:pPr>
        <w:spacing w:after="0" w:line="240" w:lineRule="auto"/>
      </w:pPr>
      <w:r>
        <w:separator/>
      </w:r>
    </w:p>
  </w:footnote>
  <w:footnote w:type="continuationSeparator" w:id="0">
    <w:p w:rsidR="0003345A" w:rsidRDefault="0003345A" w:rsidP="00033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B258D5">
    <w:pPr>
      <w:pStyle w:val="En-tte"/>
    </w:pPr>
    <w:r>
      <w:rPr>
        <w:noProof/>
        <w:lang w:val="en-GB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32653" o:spid="_x0000_s2050" type="#_x0000_t136" style="position:absolute;margin-left:0;margin-top:0;width:397.65pt;height:238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B258D5">
    <w:pPr>
      <w:pStyle w:val="En-tte"/>
    </w:pPr>
    <w:r>
      <w:rPr>
        <w:noProof/>
        <w:lang w:val="en-GB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32654" o:spid="_x0000_s2051" type="#_x0000_t136" style="position:absolute;margin-left:0;margin-top:0;width:397.65pt;height:238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5A" w:rsidRDefault="00B258D5">
    <w:pPr>
      <w:pStyle w:val="En-tte"/>
    </w:pPr>
    <w:r>
      <w:rPr>
        <w:noProof/>
        <w:lang w:val="en-GB" w:eastAsia="en-US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32652" o:spid="_x0000_s2049" type="#_x0000_t136" style="position:absolute;margin-left:0;margin-top:0;width:397.65pt;height:238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5A"/>
    <w:rsid w:val="00024635"/>
    <w:rsid w:val="0003345A"/>
    <w:rsid w:val="000903AB"/>
    <w:rsid w:val="000B62C2"/>
    <w:rsid w:val="000C6169"/>
    <w:rsid w:val="00100F7E"/>
    <w:rsid w:val="00196FD5"/>
    <w:rsid w:val="001A61A1"/>
    <w:rsid w:val="001B13DE"/>
    <w:rsid w:val="001C56EE"/>
    <w:rsid w:val="00256E5B"/>
    <w:rsid w:val="002918CE"/>
    <w:rsid w:val="00300277"/>
    <w:rsid w:val="00315421"/>
    <w:rsid w:val="00333490"/>
    <w:rsid w:val="003C13BF"/>
    <w:rsid w:val="003E420B"/>
    <w:rsid w:val="00425F77"/>
    <w:rsid w:val="004922BD"/>
    <w:rsid w:val="004E32F8"/>
    <w:rsid w:val="005252D1"/>
    <w:rsid w:val="005364A3"/>
    <w:rsid w:val="0055088A"/>
    <w:rsid w:val="00555132"/>
    <w:rsid w:val="005E5681"/>
    <w:rsid w:val="00686892"/>
    <w:rsid w:val="00686B41"/>
    <w:rsid w:val="006B04BC"/>
    <w:rsid w:val="006E5759"/>
    <w:rsid w:val="006F267E"/>
    <w:rsid w:val="007375FE"/>
    <w:rsid w:val="00750AE3"/>
    <w:rsid w:val="0076460A"/>
    <w:rsid w:val="007F38D7"/>
    <w:rsid w:val="008075F8"/>
    <w:rsid w:val="008A1E4C"/>
    <w:rsid w:val="00911966"/>
    <w:rsid w:val="00934547"/>
    <w:rsid w:val="009429FE"/>
    <w:rsid w:val="009C6AF5"/>
    <w:rsid w:val="00A1664D"/>
    <w:rsid w:val="00A242B2"/>
    <w:rsid w:val="00A313BB"/>
    <w:rsid w:val="00A774E2"/>
    <w:rsid w:val="00A8016C"/>
    <w:rsid w:val="00AB7162"/>
    <w:rsid w:val="00B24DD0"/>
    <w:rsid w:val="00B25731"/>
    <w:rsid w:val="00B258D5"/>
    <w:rsid w:val="00B365E6"/>
    <w:rsid w:val="00B52865"/>
    <w:rsid w:val="00B66E71"/>
    <w:rsid w:val="00B77CC4"/>
    <w:rsid w:val="00B87BDA"/>
    <w:rsid w:val="00BE7CCB"/>
    <w:rsid w:val="00C10871"/>
    <w:rsid w:val="00C5584B"/>
    <w:rsid w:val="00C71C52"/>
    <w:rsid w:val="00C875AF"/>
    <w:rsid w:val="00CF7A89"/>
    <w:rsid w:val="00CF7D03"/>
    <w:rsid w:val="00D270C8"/>
    <w:rsid w:val="00D74BE9"/>
    <w:rsid w:val="00D96C48"/>
    <w:rsid w:val="00DF015C"/>
    <w:rsid w:val="00E0418A"/>
    <w:rsid w:val="00E11298"/>
    <w:rsid w:val="00E66C91"/>
    <w:rsid w:val="00EA4B8E"/>
    <w:rsid w:val="00EC4CA3"/>
    <w:rsid w:val="00ED664D"/>
    <w:rsid w:val="00EE2E5C"/>
    <w:rsid w:val="00EE6BF0"/>
    <w:rsid w:val="00F12B19"/>
    <w:rsid w:val="00F46C13"/>
    <w:rsid w:val="00F85BB9"/>
    <w:rsid w:val="00FB2B61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3345A"/>
  </w:style>
  <w:style w:type="paragraph" w:styleId="Pieddepage">
    <w:name w:val="footer"/>
    <w:basedOn w:val="Normal"/>
    <w:link w:val="Pieddepag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334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3345A"/>
  </w:style>
  <w:style w:type="paragraph" w:styleId="Pieddepage">
    <w:name w:val="footer"/>
    <w:basedOn w:val="Normal"/>
    <w:link w:val="PieddepageCar"/>
    <w:uiPriority w:val="99"/>
    <w:semiHidden/>
    <w:unhideWhenUsed/>
    <w:rsid w:val="000334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3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Price</dc:creator>
  <cp:keywords/>
  <dc:description/>
  <cp:lastModifiedBy>User</cp:lastModifiedBy>
  <cp:revision>2</cp:revision>
  <cp:lastPrinted>2011-10-25T14:37:00Z</cp:lastPrinted>
  <dcterms:created xsi:type="dcterms:W3CDTF">2011-11-03T11:28:00Z</dcterms:created>
  <dcterms:modified xsi:type="dcterms:W3CDTF">2011-11-03T11:28:00Z</dcterms:modified>
</cp:coreProperties>
</file>